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C9057C" w14:paraId="5B5734B4" w14:textId="77777777" w:rsidTr="00F9080A">
        <w:tc>
          <w:tcPr>
            <w:tcW w:w="9212" w:type="dxa"/>
            <w:shd w:val="clear" w:color="auto" w:fill="B2A1C7" w:themeFill="accent4" w:themeFillTint="99"/>
          </w:tcPr>
          <w:p w14:paraId="5B5734B3" w14:textId="77777777" w:rsidR="00F9080A" w:rsidRPr="00D07CC3" w:rsidRDefault="00D253CC" w:rsidP="00697C0A">
            <w:pPr>
              <w:pStyle w:val="Nzov"/>
              <w:jc w:val="center"/>
              <w:rPr>
                <w:rFonts w:ascii="Arial" w:hAnsi="Arial" w:cs="Arial"/>
                <w:color w:val="auto"/>
                <w:sz w:val="24"/>
                <w:szCs w:val="18"/>
              </w:rPr>
            </w:pPr>
            <w:r w:rsidRPr="00D07CC3">
              <w:rPr>
                <w:rFonts w:ascii="Arial" w:hAnsi="Arial" w:cs="Arial"/>
                <w:color w:val="auto"/>
                <w:sz w:val="24"/>
                <w:szCs w:val="18"/>
              </w:rPr>
              <w:t>Následná m</w:t>
            </w:r>
            <w:r w:rsidR="00F9080A" w:rsidRPr="00D07CC3">
              <w:rPr>
                <w:rFonts w:ascii="Arial" w:hAnsi="Arial" w:cs="Arial"/>
                <w:color w:val="auto"/>
                <w:sz w:val="24"/>
                <w:szCs w:val="18"/>
              </w:rPr>
              <w:t>onitorovacia správa projektu</w:t>
            </w:r>
            <w:r w:rsidR="00647B3D" w:rsidRPr="00D07CC3">
              <w:rPr>
                <w:rStyle w:val="Odkaznapoznmkupodiarou"/>
                <w:rFonts w:ascii="Arial" w:hAnsi="Arial" w:cs="Arial"/>
                <w:color w:val="auto"/>
                <w:sz w:val="24"/>
                <w:szCs w:val="18"/>
              </w:rPr>
              <w:footnoteReference w:id="1"/>
            </w:r>
          </w:p>
        </w:tc>
      </w:tr>
    </w:tbl>
    <w:p w14:paraId="5B5734B5" w14:textId="77777777" w:rsidR="00282057" w:rsidRPr="00C9057C" w:rsidRDefault="00282057" w:rsidP="00282057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9057C" w14:paraId="5B5734B8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B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Poradové číslo </w:t>
            </w:r>
            <w:r w:rsidR="0026692A" w:rsidRPr="00C9057C">
              <w:rPr>
                <w:rFonts w:ascii="Arial" w:hAnsi="Arial" w:cs="Arial"/>
                <w:b/>
                <w:sz w:val="18"/>
                <w:szCs w:val="18"/>
              </w:rPr>
              <w:t xml:space="preserve">následnej 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monitorovacej správy</w:t>
            </w:r>
            <w:r w:rsidR="001E2102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5843" w:type="dxa"/>
          </w:tcPr>
          <w:p w14:paraId="5B5734B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BB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B9" w14:textId="77777777" w:rsidR="00841BF5" w:rsidRPr="00C9057C" w:rsidRDefault="007002B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 Monitorované obdobie</w:t>
            </w:r>
            <w:r w:rsidR="00841BF5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B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4BC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p w14:paraId="5B5734BD" w14:textId="77777777" w:rsidR="00F9080A" w:rsidRPr="00C9057C" w:rsidRDefault="00F9080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9057C" w14:paraId="5B5734BF" w14:textId="77777777" w:rsidTr="00645505">
        <w:tc>
          <w:tcPr>
            <w:tcW w:w="9212" w:type="dxa"/>
            <w:gridSpan w:val="2"/>
            <w:shd w:val="clear" w:color="auto" w:fill="CCC0D9" w:themeFill="accent4" w:themeFillTint="66"/>
          </w:tcPr>
          <w:p w14:paraId="5B5734BE" w14:textId="77777777"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Základné údaje o projekte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</w:p>
        </w:tc>
      </w:tr>
      <w:tr w:rsidR="00841BF5" w:rsidRPr="00C9057C" w14:paraId="5B5734C2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0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5843" w:type="dxa"/>
          </w:tcPr>
          <w:p w14:paraId="5B5734C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5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3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Kód ITMS</w:t>
            </w:r>
          </w:p>
        </w:tc>
        <w:tc>
          <w:tcPr>
            <w:tcW w:w="5843" w:type="dxa"/>
          </w:tcPr>
          <w:p w14:paraId="5B5734C4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8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5843" w:type="dxa"/>
          </w:tcPr>
          <w:p w14:paraId="5B5734C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B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9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5843" w:type="dxa"/>
          </w:tcPr>
          <w:p w14:paraId="5B5734C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E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C" w14:textId="77777777" w:rsidR="00841BF5" w:rsidRPr="00C9057C" w:rsidRDefault="004416F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Riadiaci o</w:t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>rgán</w:t>
            </w:r>
            <w:r w:rsidR="00E313FD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C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1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F" w14:textId="77777777" w:rsidR="00841BF5" w:rsidRPr="00C9057C" w:rsidRDefault="00841BF5" w:rsidP="00441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416F9" w:rsidRPr="00C9057C">
              <w:rPr>
                <w:rFonts w:ascii="Arial" w:hAnsi="Arial" w:cs="Arial"/>
                <w:b/>
                <w:sz w:val="18"/>
                <w:szCs w:val="18"/>
              </w:rPr>
              <w:t>prostredkovateľský orgán</w:t>
            </w:r>
          </w:p>
        </w:tc>
        <w:tc>
          <w:tcPr>
            <w:tcW w:w="5843" w:type="dxa"/>
          </w:tcPr>
          <w:p w14:paraId="5B5734D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4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2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fondu</w:t>
            </w:r>
          </w:p>
        </w:tc>
        <w:tc>
          <w:tcPr>
            <w:tcW w:w="5843" w:type="dxa"/>
          </w:tcPr>
          <w:p w14:paraId="5B5734D3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7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5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operačného programu</w:t>
            </w:r>
          </w:p>
        </w:tc>
        <w:tc>
          <w:tcPr>
            <w:tcW w:w="5843" w:type="dxa"/>
          </w:tcPr>
          <w:p w14:paraId="5B5734D6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8" w14:textId="77777777" w:rsidR="00841BF5" w:rsidRPr="00C9057C" w:rsidRDefault="00841BF5" w:rsidP="002D2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prioritn</w:t>
            </w:r>
            <w:r w:rsidR="00C10DA8" w:rsidRPr="00C9057C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os</w:t>
            </w:r>
            <w:r w:rsidR="00C10DA8" w:rsidRPr="00C9057C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5843" w:type="dxa"/>
          </w:tcPr>
          <w:p w14:paraId="5B5734D9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B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tematického cieľa</w:t>
            </w:r>
          </w:p>
        </w:tc>
        <w:tc>
          <w:tcPr>
            <w:tcW w:w="5843" w:type="dxa"/>
          </w:tcPr>
          <w:p w14:paraId="5B5734DC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0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E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investičnej priority</w:t>
            </w:r>
          </w:p>
        </w:tc>
        <w:tc>
          <w:tcPr>
            <w:tcW w:w="5843" w:type="dxa"/>
          </w:tcPr>
          <w:p w14:paraId="5B5734DF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3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1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špecifického cieľa</w:t>
            </w:r>
          </w:p>
        </w:tc>
        <w:tc>
          <w:tcPr>
            <w:tcW w:w="5843" w:type="dxa"/>
          </w:tcPr>
          <w:p w14:paraId="5B5734E2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6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4" w14:textId="77777777" w:rsidR="00841BF5" w:rsidRPr="00C9057C" w:rsidRDefault="00647B3D" w:rsidP="00647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o</w:t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>patreni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2C211E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</w:p>
        </w:tc>
        <w:tc>
          <w:tcPr>
            <w:tcW w:w="5843" w:type="dxa"/>
          </w:tcPr>
          <w:p w14:paraId="5B5734E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9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7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Kód výzvy</w:t>
            </w:r>
            <w:r w:rsidR="002C211E" w:rsidRPr="00C9057C">
              <w:rPr>
                <w:rFonts w:ascii="Arial" w:hAnsi="Arial" w:cs="Arial"/>
                <w:b/>
                <w:sz w:val="18"/>
                <w:szCs w:val="18"/>
              </w:rPr>
              <w:t>/Vyzvania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E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A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Schéma štátnej pomoci/</w:t>
            </w:r>
          </w:p>
          <w:p w14:paraId="5B5734EB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schéma de minimis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</w:tc>
        <w:tc>
          <w:tcPr>
            <w:tcW w:w="5843" w:type="dxa"/>
          </w:tcPr>
          <w:p w14:paraId="5B5734EC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4EE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9057C" w14:paraId="5B5734F0" w14:textId="77777777" w:rsidTr="00ED16E5">
        <w:tc>
          <w:tcPr>
            <w:tcW w:w="9212" w:type="dxa"/>
            <w:gridSpan w:val="2"/>
            <w:shd w:val="clear" w:color="auto" w:fill="CCC0D9" w:themeFill="accent4" w:themeFillTint="66"/>
          </w:tcPr>
          <w:p w14:paraId="5B5734EF" w14:textId="77777777"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Miesto realizácie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</w:tc>
      </w:tr>
      <w:tr w:rsidR="00647B3D" w:rsidRPr="00C9057C" w14:paraId="5B5734F3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1" w14:textId="77777777" w:rsidR="00647B3D" w:rsidRPr="00C9057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Štát</w:t>
            </w:r>
          </w:p>
        </w:tc>
        <w:tc>
          <w:tcPr>
            <w:tcW w:w="5843" w:type="dxa"/>
          </w:tcPr>
          <w:p w14:paraId="5B5734F2" w14:textId="77777777" w:rsidR="00647B3D" w:rsidRPr="00C9057C" w:rsidRDefault="00647B3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6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4" w14:textId="77777777" w:rsidR="00841BF5" w:rsidRPr="00C9057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Kategória regiónu</w:t>
            </w:r>
          </w:p>
        </w:tc>
        <w:tc>
          <w:tcPr>
            <w:tcW w:w="5843" w:type="dxa"/>
          </w:tcPr>
          <w:p w14:paraId="5B5734F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9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7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Región (NUTS 2)</w:t>
            </w:r>
          </w:p>
        </w:tc>
        <w:tc>
          <w:tcPr>
            <w:tcW w:w="5843" w:type="dxa"/>
          </w:tcPr>
          <w:p w14:paraId="5B5734F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C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A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Vyšší územný celok (NUTS 3)</w:t>
            </w:r>
          </w:p>
        </w:tc>
        <w:tc>
          <w:tcPr>
            <w:tcW w:w="5843" w:type="dxa"/>
          </w:tcPr>
          <w:p w14:paraId="5B5734FB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F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D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Okres (LAU 1)</w:t>
            </w:r>
          </w:p>
        </w:tc>
        <w:tc>
          <w:tcPr>
            <w:tcW w:w="5843" w:type="dxa"/>
          </w:tcPr>
          <w:p w14:paraId="5B5734FE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2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0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Obec (LAU 2)</w:t>
            </w:r>
          </w:p>
        </w:tc>
        <w:tc>
          <w:tcPr>
            <w:tcW w:w="5843" w:type="dxa"/>
          </w:tcPr>
          <w:p w14:paraId="5B57350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5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3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5843" w:type="dxa"/>
          </w:tcPr>
          <w:p w14:paraId="5B573504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8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Číslo</w:t>
            </w:r>
          </w:p>
        </w:tc>
        <w:tc>
          <w:tcPr>
            <w:tcW w:w="5843" w:type="dxa"/>
          </w:tcPr>
          <w:p w14:paraId="5B57350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09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p w14:paraId="5B57350A" w14:textId="77777777" w:rsidR="00841BF5" w:rsidRPr="00C9057C" w:rsidDel="00C9057C" w:rsidRDefault="00841BF5" w:rsidP="00841BF5">
      <w:pPr>
        <w:rPr>
          <w:del w:id="0" w:author="Simunekova, Iveta (SK - Bratislava)" w:date="2015-04-28T20:52:00Z"/>
          <w:rFonts w:ascii="Arial" w:hAnsi="Arial" w:cs="Arial"/>
          <w:sz w:val="18"/>
          <w:szCs w:val="18"/>
        </w:rPr>
      </w:pPr>
    </w:p>
    <w:p w14:paraId="5B57350B" w14:textId="77777777" w:rsidR="00640F1E" w:rsidRPr="00C9057C" w:rsidDel="00C9057C" w:rsidRDefault="00640F1E" w:rsidP="00841BF5">
      <w:pPr>
        <w:rPr>
          <w:del w:id="1" w:author="Simunekova, Iveta (SK - Bratislava)" w:date="2015-04-28T20:52:00Z"/>
          <w:rFonts w:ascii="Arial" w:hAnsi="Arial" w:cs="Arial"/>
          <w:sz w:val="18"/>
          <w:szCs w:val="18"/>
        </w:rPr>
      </w:pPr>
    </w:p>
    <w:p w14:paraId="5B57350C" w14:textId="77777777" w:rsidR="00841BF5" w:rsidRPr="00C9057C" w:rsidDel="00C9057C" w:rsidRDefault="00841BF5" w:rsidP="00841BF5">
      <w:pPr>
        <w:rPr>
          <w:del w:id="2" w:author="Simunekova, Iveta (SK - Bratislava)" w:date="2015-04-28T20:52:00Z"/>
          <w:rFonts w:ascii="Arial" w:hAnsi="Arial" w:cs="Arial"/>
          <w:sz w:val="18"/>
          <w:szCs w:val="18"/>
        </w:rPr>
      </w:pPr>
    </w:p>
    <w:p w14:paraId="5B57350D" w14:textId="77777777" w:rsidR="00841BF5" w:rsidRPr="00C9057C" w:rsidDel="00C9057C" w:rsidRDefault="00841BF5" w:rsidP="00841BF5">
      <w:pPr>
        <w:rPr>
          <w:del w:id="3" w:author="Simunekova, Iveta (SK - Bratislava)" w:date="2015-04-28T20:52:00Z"/>
          <w:rFonts w:ascii="Arial" w:hAnsi="Arial" w:cs="Arial"/>
          <w:sz w:val="18"/>
          <w:szCs w:val="18"/>
        </w:rPr>
      </w:pPr>
    </w:p>
    <w:tbl>
      <w:tblPr>
        <w:tblStyle w:val="Mriekatabuky"/>
        <w:tblW w:w="9316" w:type="dxa"/>
        <w:jc w:val="center"/>
        <w:tblLook w:val="04A0" w:firstRow="1" w:lastRow="0" w:firstColumn="1" w:lastColumn="0" w:noHBand="0" w:noVBand="1"/>
      </w:tblPr>
      <w:tblGrid>
        <w:gridCol w:w="1035"/>
        <w:gridCol w:w="1273"/>
        <w:gridCol w:w="1431"/>
        <w:gridCol w:w="962"/>
        <w:gridCol w:w="1048"/>
        <w:gridCol w:w="1207"/>
        <w:gridCol w:w="1097"/>
        <w:gridCol w:w="1263"/>
      </w:tblGrid>
      <w:tr w:rsidR="00727DDB" w:rsidRPr="00C9057C" w14:paraId="5B57350F" w14:textId="77777777" w:rsidTr="00225B8E">
        <w:trPr>
          <w:jc w:val="center"/>
        </w:trPr>
        <w:tc>
          <w:tcPr>
            <w:tcW w:w="9316" w:type="dxa"/>
            <w:gridSpan w:val="8"/>
            <w:shd w:val="clear" w:color="auto" w:fill="CCC0D9" w:themeFill="accent4" w:themeFillTint="66"/>
          </w:tcPr>
          <w:p w14:paraId="5B57350E" w14:textId="77777777" w:rsidR="00727DDB" w:rsidRPr="00C9057C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Vzťah aktivít a merateľných ukazovateľov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</w:tr>
      <w:tr w:rsidR="00225B8E" w:rsidRPr="00C9057C" w14:paraId="5B573519" w14:textId="77777777" w:rsidTr="00225B8E">
        <w:trPr>
          <w:trHeight w:val="1265"/>
          <w:jc w:val="center"/>
        </w:trPr>
        <w:tc>
          <w:tcPr>
            <w:tcW w:w="1035" w:type="dxa"/>
            <w:shd w:val="clear" w:color="auto" w:fill="D9D9D9" w:themeFill="background1" w:themeFillShade="D9"/>
          </w:tcPr>
          <w:p w14:paraId="5B573510" w14:textId="77777777" w:rsidR="00225B8E" w:rsidRPr="00C9057C" w:rsidRDefault="00225B8E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lastRenderedPageBreak/>
              <w:t>Aktivity projektu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14:paraId="5B573511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Merateľný ukazovateľ </w:t>
            </w:r>
          </w:p>
        </w:tc>
        <w:tc>
          <w:tcPr>
            <w:tcW w:w="1431" w:type="dxa"/>
            <w:shd w:val="clear" w:color="auto" w:fill="D9D9D9" w:themeFill="background1" w:themeFillShade="D9"/>
          </w:tcPr>
          <w:p w14:paraId="5B573512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14:paraId="5B573513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5B573514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</w:tc>
        <w:tc>
          <w:tcPr>
            <w:tcW w:w="1207" w:type="dxa"/>
            <w:shd w:val="clear" w:color="auto" w:fill="D9D9D9" w:themeFill="background1" w:themeFillShade="D9"/>
          </w:tcPr>
          <w:p w14:paraId="5B573515" w14:textId="77777777" w:rsidR="00225B8E" w:rsidRPr="00C9057C" w:rsidRDefault="00225B8E" w:rsidP="00B81E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Plánovaný stav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14:paraId="5B573516" w14:textId="77777777" w:rsidR="00225B8E" w:rsidRPr="00C9057C" w:rsidRDefault="00225B8E" w:rsidP="00B81E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  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14:paraId="5B573517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Miera naplnenia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  <w:p w14:paraId="5B573518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(v %)</w:t>
            </w:r>
          </w:p>
        </w:tc>
      </w:tr>
      <w:tr w:rsidR="00225B8E" w:rsidRPr="00C9057C" w14:paraId="5B573522" w14:textId="77777777" w:rsidTr="00225B8E">
        <w:trPr>
          <w:jc w:val="center"/>
        </w:trPr>
        <w:tc>
          <w:tcPr>
            <w:tcW w:w="1035" w:type="dxa"/>
          </w:tcPr>
          <w:p w14:paraId="5B57351A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273" w:type="dxa"/>
          </w:tcPr>
          <w:p w14:paraId="5B57351B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431" w:type="dxa"/>
          </w:tcPr>
          <w:p w14:paraId="5B57351C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962" w:type="dxa"/>
          </w:tcPr>
          <w:p w14:paraId="5B57351D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048" w:type="dxa"/>
          </w:tcPr>
          <w:p w14:paraId="5B57351E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207" w:type="dxa"/>
          </w:tcPr>
          <w:p w14:paraId="5B57351F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097" w:type="dxa"/>
          </w:tcPr>
          <w:p w14:paraId="5B573520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263" w:type="dxa"/>
          </w:tcPr>
          <w:p w14:paraId="5B573521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(8)=(7)/(6)</w:t>
            </w:r>
            <w:r w:rsidR="00B949F9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B1AF2" w:rsidRPr="00C9057C">
              <w:rPr>
                <w:rFonts w:ascii="Arial" w:hAnsi="Arial" w:cs="Arial"/>
                <w:b/>
                <w:sz w:val="18"/>
                <w:szCs w:val="18"/>
              </w:rPr>
              <w:t>x100</w:t>
            </w:r>
          </w:p>
        </w:tc>
      </w:tr>
      <w:tr w:rsidR="00225B8E" w:rsidRPr="00C9057C" w14:paraId="5B57352B" w14:textId="77777777" w:rsidTr="00225B8E">
        <w:trPr>
          <w:jc w:val="center"/>
        </w:trPr>
        <w:tc>
          <w:tcPr>
            <w:tcW w:w="1035" w:type="dxa"/>
          </w:tcPr>
          <w:p w14:paraId="5B573523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Aktivita n</w:t>
            </w:r>
          </w:p>
        </w:tc>
        <w:tc>
          <w:tcPr>
            <w:tcW w:w="1273" w:type="dxa"/>
          </w:tcPr>
          <w:p w14:paraId="5B573524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1" w:type="dxa"/>
          </w:tcPr>
          <w:p w14:paraId="5B573525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</w:tcPr>
          <w:p w14:paraId="5B573526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8" w:type="dxa"/>
          </w:tcPr>
          <w:p w14:paraId="5B573527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7" w:type="dxa"/>
          </w:tcPr>
          <w:p w14:paraId="5B573528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dxa"/>
          </w:tcPr>
          <w:p w14:paraId="5B573529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5B57352A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2C" w14:textId="77777777" w:rsidR="008E6EAE" w:rsidRPr="00C9057C" w:rsidRDefault="008E6EA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216" w:type="dxa"/>
        <w:jc w:val="center"/>
        <w:tblLayout w:type="fixed"/>
        <w:tblLook w:val="04A0" w:firstRow="1" w:lastRow="0" w:firstColumn="1" w:lastColumn="0" w:noHBand="0" w:noVBand="1"/>
      </w:tblPr>
      <w:tblGrid>
        <w:gridCol w:w="1316"/>
        <w:gridCol w:w="1451"/>
        <w:gridCol w:w="1182"/>
        <w:gridCol w:w="1317"/>
        <w:gridCol w:w="1316"/>
        <w:gridCol w:w="1317"/>
        <w:gridCol w:w="1317"/>
      </w:tblGrid>
      <w:tr w:rsidR="008E6EAE" w:rsidRPr="00C9057C" w14:paraId="5B57352E" w14:textId="77777777" w:rsidTr="00225B8E">
        <w:trPr>
          <w:jc w:val="center"/>
        </w:trPr>
        <w:tc>
          <w:tcPr>
            <w:tcW w:w="9216" w:type="dxa"/>
            <w:gridSpan w:val="7"/>
            <w:shd w:val="clear" w:color="auto" w:fill="CCC0D9" w:themeFill="accent4" w:themeFillTint="66"/>
          </w:tcPr>
          <w:p w14:paraId="5B57352D" w14:textId="77777777" w:rsidR="008E6EAE" w:rsidRPr="00C9057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Kumulatívne naplnenie merateľných ukazovateľov</w:t>
            </w:r>
            <w:r w:rsidRPr="00C9057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9"/>
            </w:r>
          </w:p>
        </w:tc>
      </w:tr>
      <w:tr w:rsidR="00225B8E" w:rsidRPr="00C9057C" w14:paraId="5B573537" w14:textId="77777777" w:rsidTr="005B083E">
        <w:trPr>
          <w:trHeight w:val="1012"/>
          <w:jc w:val="center"/>
        </w:trPr>
        <w:tc>
          <w:tcPr>
            <w:tcW w:w="1316" w:type="dxa"/>
            <w:shd w:val="clear" w:color="auto" w:fill="D9D9D9" w:themeFill="background1" w:themeFillShade="D9"/>
          </w:tcPr>
          <w:p w14:paraId="5B57352F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14:paraId="5B573530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14:paraId="5B573531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2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5B573533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Plánovaný stav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4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5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Miera plnenia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  <w:p w14:paraId="5B573536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(v %)</w:t>
            </w:r>
          </w:p>
        </w:tc>
      </w:tr>
      <w:tr w:rsidR="0049543C" w:rsidRPr="00C9057C" w14:paraId="5B57353F" w14:textId="77777777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14:paraId="5B573538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B573539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B57353A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B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B57353C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D" w14:textId="77777777" w:rsidR="0049543C" w:rsidRPr="00C9057C" w:rsidRDefault="0049543C" w:rsidP="004954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E" w14:textId="77777777" w:rsidR="0049543C" w:rsidRPr="00C9057C" w:rsidRDefault="0049543C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  <w:r w:rsidR="00B949F9" w:rsidRPr="00C9057C">
              <w:rPr>
                <w:rFonts w:ascii="Arial" w:hAnsi="Arial" w:cs="Arial"/>
                <w:b/>
                <w:sz w:val="18"/>
                <w:szCs w:val="18"/>
              </w:rPr>
              <w:t xml:space="preserve"> x100</w:t>
            </w:r>
          </w:p>
        </w:tc>
      </w:tr>
      <w:tr w:rsidR="0049543C" w:rsidRPr="00C9057C" w14:paraId="5B573547" w14:textId="77777777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14:paraId="5B573540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B573541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B573542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43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B573544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B573545" w14:textId="77777777" w:rsidR="0049543C" w:rsidRPr="00C9057C" w:rsidRDefault="0049543C" w:rsidP="003830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B573546" w14:textId="77777777" w:rsidR="0049543C" w:rsidRPr="00C9057C" w:rsidRDefault="0049543C" w:rsidP="003830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48" w14:textId="77777777" w:rsidR="008E6EAE" w:rsidRPr="00C9057C" w:rsidRDefault="008E6EA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032E37" w:rsidRPr="00C9057C" w14:paraId="5B57354A" w14:textId="77777777" w:rsidTr="00032E37">
        <w:tc>
          <w:tcPr>
            <w:tcW w:w="9322" w:type="dxa"/>
            <w:gridSpan w:val="3"/>
            <w:shd w:val="clear" w:color="auto" w:fill="CCC0D9" w:themeFill="accent4" w:themeFillTint="66"/>
          </w:tcPr>
          <w:p w14:paraId="5B573549" w14:textId="77777777" w:rsidR="00032E37" w:rsidRPr="00C9057C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Vzťah aktivít a finančnej realizácie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</w:tc>
      </w:tr>
      <w:tr w:rsidR="00032E37" w:rsidRPr="00C9057C" w14:paraId="5B57354F" w14:textId="77777777" w:rsidTr="00640F1E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B57354B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B57354C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Ukončenie realizácie aktivity (MM/RRRR)</w:t>
            </w:r>
          </w:p>
          <w:p w14:paraId="5B57354D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B57354E" w14:textId="77777777" w:rsidR="00032E37" w:rsidRPr="00C9057C" w:rsidRDefault="00032E37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Schválené deklarované výdavky (schválené CO)</w:t>
            </w:r>
          </w:p>
        </w:tc>
      </w:tr>
      <w:tr w:rsidR="00032E37" w:rsidRPr="00C9057C" w14:paraId="5B573553" w14:textId="77777777" w:rsidTr="00032E37">
        <w:tc>
          <w:tcPr>
            <w:tcW w:w="2376" w:type="dxa"/>
          </w:tcPr>
          <w:p w14:paraId="5B573550" w14:textId="77777777" w:rsidR="00032E37" w:rsidRPr="00C9057C" w:rsidRDefault="00032E37" w:rsidP="00CA335B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Aktivita n</w:t>
            </w:r>
          </w:p>
        </w:tc>
        <w:tc>
          <w:tcPr>
            <w:tcW w:w="3402" w:type="dxa"/>
          </w:tcPr>
          <w:p w14:paraId="5B573551" w14:textId="77777777" w:rsidR="00032E37" w:rsidRPr="00C9057C" w:rsidRDefault="00032E37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B573552" w14:textId="77777777" w:rsidR="00032E37" w:rsidRPr="00C9057C" w:rsidRDefault="00032E37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54" w14:textId="77777777" w:rsidR="00C60422" w:rsidRPr="00C9057C" w:rsidRDefault="00C60422" w:rsidP="00841BF5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4"/>
        <w:gridCol w:w="2086"/>
      </w:tblGrid>
      <w:tr w:rsidR="005C06CB" w:rsidRPr="00C9057C" w14:paraId="5B573556" w14:textId="77777777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14:paraId="5B573555" w14:textId="77777777" w:rsidR="005C06CB" w:rsidRPr="00C9057C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br w:type="page"/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Udržateľnosť projektu</w:t>
            </w:r>
            <w:r w:rsidR="00B300BA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</w:p>
        </w:tc>
      </w:tr>
      <w:tr w:rsidR="005C06CB" w:rsidRPr="00C9057C" w14:paraId="5B573559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B573557" w14:textId="77777777" w:rsidR="005C06CB" w:rsidRPr="00C9057C" w:rsidRDefault="005C06CB" w:rsidP="00F01F92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Došlo počas monitorovaného obdobia k ukončeniu 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>alebo premiestneniu výrobnej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činnosti prijímateľa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 xml:space="preserve"> mimo oprávnené miesto realizácie projektu</w:t>
            </w:r>
            <w:r w:rsidRPr="00C9057C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2"/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8" w14:textId="77777777" w:rsidR="005C06CB" w:rsidRPr="00C9057C" w:rsidRDefault="005C06CB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D4A7C" w:rsidRPr="00C9057C" w14:paraId="5B57355C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B57355A" w14:textId="77777777" w:rsidR="008D4A7C" w:rsidRPr="00C9057C" w:rsidRDefault="008D4A7C" w:rsidP="00F01F92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Došlo počas monitorovaného obdobia k 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 xml:space="preserve">zmene vlastníctva položky infraštruktúry, </w:t>
            </w:r>
            <w:r w:rsidR="008941A7" w:rsidRPr="00C9057C">
              <w:rPr>
                <w:rFonts w:ascii="Arial" w:hAnsi="Arial" w:cs="Arial"/>
                <w:sz w:val="18"/>
                <w:szCs w:val="18"/>
              </w:rPr>
              <w:t>ktorá poskytuje prijímateľovi alebo tretej osobe neoprávnené zvýhodnenie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B" w14:textId="77777777" w:rsidR="008D4A7C" w:rsidRPr="00C9057C" w:rsidRDefault="008D4A7C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06CB" w:rsidRPr="00C9057C" w14:paraId="5B57355F" w14:textId="77777777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14:paraId="5B57355D" w14:textId="77777777" w:rsidR="005C06CB" w:rsidRPr="00C9057C" w:rsidRDefault="005C06CB" w:rsidP="00B300BA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Došlo počas monitorovaného obdobia k </w:t>
            </w:r>
            <w:r w:rsidR="008941A7" w:rsidRPr="00C9057C">
              <w:rPr>
                <w:rFonts w:ascii="Arial" w:hAnsi="Arial" w:cs="Arial"/>
                <w:sz w:val="18"/>
                <w:szCs w:val="18"/>
              </w:rPr>
              <w:t>podstatnej zmene projektu, ktorá ovplyvňuje povahu a ciele projektu alebo podmienky jeho realizácie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E" w14:textId="77777777" w:rsidR="005C06CB" w:rsidRPr="00C9057C" w:rsidRDefault="005C06CB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B5213" w:rsidRPr="00C9057C" w14:paraId="5B573561" w14:textId="77777777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B573560" w14:textId="77777777" w:rsidR="007B5213" w:rsidRPr="00C9057C" w:rsidRDefault="007B5213" w:rsidP="007B52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Identifikované problémy, riziká </w:t>
            </w:r>
            <w:r w:rsidR="00A500F8" w:rsidRPr="00C9057C">
              <w:rPr>
                <w:rFonts w:ascii="Arial" w:hAnsi="Arial" w:cs="Arial"/>
                <w:b/>
                <w:sz w:val="18"/>
                <w:szCs w:val="18"/>
              </w:rPr>
              <w:t xml:space="preserve"> a ďalšie informácie 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v  súvislosti s udržateľnosťou projektu</w:t>
            </w:r>
            <w:r w:rsidR="00D93942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</w:p>
        </w:tc>
      </w:tr>
      <w:tr w:rsidR="007B5213" w:rsidRPr="00C9057C" w14:paraId="5B573563" w14:textId="77777777" w:rsidTr="004512D4">
        <w:trPr>
          <w:trHeight w:val="350"/>
        </w:trPr>
        <w:tc>
          <w:tcPr>
            <w:tcW w:w="5000" w:type="pct"/>
            <w:gridSpan w:val="2"/>
          </w:tcPr>
          <w:p w14:paraId="5B573562" w14:textId="77777777" w:rsidR="007B5213" w:rsidRPr="00C9057C" w:rsidRDefault="007B5213" w:rsidP="007B521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64" w14:textId="77777777" w:rsidR="00640F1E" w:rsidRPr="00C9057C" w:rsidRDefault="00640F1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41BF5" w:rsidRPr="00C9057C" w14:paraId="5B573566" w14:textId="77777777" w:rsidTr="00640F1E">
        <w:tc>
          <w:tcPr>
            <w:tcW w:w="9286" w:type="dxa"/>
            <w:gridSpan w:val="2"/>
            <w:shd w:val="clear" w:color="auto" w:fill="CCC0D9" w:themeFill="accent4" w:themeFillTint="66"/>
          </w:tcPr>
          <w:p w14:paraId="5B573565" w14:textId="77777777"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Príjmy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</w:p>
        </w:tc>
      </w:tr>
      <w:tr w:rsidR="00841BF5" w:rsidRPr="00C9057C" w14:paraId="5B573569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Celkové príjmy projektu v monitorovanom období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5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6C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lastRenderedPageBreak/>
              <w:t xml:space="preserve">Prevádzkové výdavky projektu v monitorovanom období 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6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B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6F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Čisté príjmy projektu v monitorovanom období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7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E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72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7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Kumulované čisté príjmy projektu od začiatku realizácie projektu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8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7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73" w14:textId="77777777" w:rsidR="008A5F3C" w:rsidRPr="00C9057C" w:rsidRDefault="008A5F3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5"/>
        <w:gridCol w:w="3081"/>
      </w:tblGrid>
      <w:tr w:rsidR="008A5F3C" w:rsidRPr="00C9057C" w14:paraId="5B573575" w14:textId="77777777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14:paraId="5B573574" w14:textId="77777777" w:rsidR="008A5F3C" w:rsidRPr="00C9057C" w:rsidRDefault="004512D4" w:rsidP="000A2E88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A5F3C" w:rsidRPr="00C9057C">
              <w:rPr>
                <w:rFonts w:ascii="Arial" w:hAnsi="Arial" w:cs="Arial"/>
                <w:b/>
                <w:sz w:val="18"/>
                <w:szCs w:val="18"/>
              </w:rPr>
              <w:t>Publicita projektu</w:t>
            </w:r>
          </w:p>
        </w:tc>
      </w:tr>
      <w:tr w:rsidR="00930748" w:rsidRPr="00C9057C" w14:paraId="5B573578" w14:textId="77777777" w:rsidTr="000A2E88">
        <w:trPr>
          <w:trHeight w:val="503"/>
        </w:trPr>
        <w:tc>
          <w:tcPr>
            <w:tcW w:w="3341" w:type="pct"/>
          </w:tcPr>
          <w:p w14:paraId="5B573576" w14:textId="77777777" w:rsidR="00930748" w:rsidRPr="00C9057C" w:rsidRDefault="00930748" w:rsidP="000501D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Je publicita projektu zabezpečená v súlade so </w:t>
            </w:r>
            <w:r w:rsidR="00052B9A" w:rsidRPr="00C9057C">
              <w:rPr>
                <w:rFonts w:ascii="Arial" w:hAnsi="Arial" w:cs="Arial"/>
                <w:sz w:val="18"/>
                <w:szCs w:val="18"/>
              </w:rPr>
              <w:t>z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mluvou o poskytnutí </w:t>
            </w:r>
            <w:r w:rsidR="000501D7" w:rsidRPr="00C9057C">
              <w:rPr>
                <w:rFonts w:ascii="Arial" w:hAnsi="Arial" w:cs="Arial"/>
                <w:sz w:val="18"/>
                <w:szCs w:val="18"/>
              </w:rPr>
              <w:t>nenávratného finančného príspevku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659" w:type="pct"/>
            <w:vAlign w:val="center"/>
          </w:tcPr>
          <w:p w14:paraId="5B573577" w14:textId="77777777" w:rsidR="00930748" w:rsidRPr="00C9057C" w:rsidRDefault="00930748" w:rsidP="000A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0A2E88" w:rsidRPr="00C9057C" w14:paraId="5B57357B" w14:textId="77777777" w:rsidTr="000A2E88">
        <w:trPr>
          <w:trHeight w:val="503"/>
        </w:trPr>
        <w:tc>
          <w:tcPr>
            <w:tcW w:w="3341" w:type="pct"/>
          </w:tcPr>
          <w:p w14:paraId="5B573579" w14:textId="77777777" w:rsidR="000A2E88" w:rsidRPr="00C9057C" w:rsidRDefault="000A2E88" w:rsidP="008A5F3C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Je na mieste realizácie projektu umiestnená stála tabuľa?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14:paraId="5B57357A" w14:textId="77777777" w:rsidR="000A2E88" w:rsidRPr="00C9057C" w:rsidRDefault="000A2E88" w:rsidP="000A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F97614" w:rsidRPr="00C9057C" w14:paraId="5B57357D" w14:textId="77777777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B57357C" w14:textId="77777777" w:rsidR="00F97614" w:rsidRPr="00C9057C" w:rsidRDefault="00F97614" w:rsidP="00F976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Iné informačné aktivity</w:t>
            </w:r>
            <w:r w:rsidR="00BD4041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</w:tc>
      </w:tr>
      <w:tr w:rsidR="00F97614" w:rsidRPr="00C9057C" w14:paraId="5B57357F" w14:textId="77777777" w:rsidTr="00F97614">
        <w:trPr>
          <w:trHeight w:val="503"/>
        </w:trPr>
        <w:tc>
          <w:tcPr>
            <w:tcW w:w="5000" w:type="pct"/>
            <w:gridSpan w:val="2"/>
          </w:tcPr>
          <w:p w14:paraId="5B57357E" w14:textId="77777777" w:rsidR="00F97614" w:rsidRPr="00C9057C" w:rsidRDefault="00F97614" w:rsidP="00F9761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80" w14:textId="77777777" w:rsidR="008A5F3C" w:rsidRPr="00C9057C" w:rsidRDefault="008A5F3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41BF5" w:rsidRPr="00C9057C" w14:paraId="5B573582" w14:textId="77777777" w:rsidTr="009A3996">
        <w:trPr>
          <w:trHeight w:val="348"/>
        </w:trPr>
        <w:tc>
          <w:tcPr>
            <w:tcW w:w="9286" w:type="dxa"/>
            <w:gridSpan w:val="4"/>
            <w:shd w:val="clear" w:color="auto" w:fill="CCC0D9" w:themeFill="accent4" w:themeFillTint="66"/>
          </w:tcPr>
          <w:p w14:paraId="5B573581" w14:textId="77777777"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Iné údaje na úrovni projektu </w:t>
            </w:r>
            <w:r w:rsidR="00AF1670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</w:p>
        </w:tc>
      </w:tr>
      <w:tr w:rsidR="009A3996" w:rsidRPr="00C9057C" w14:paraId="5B573588" w14:textId="77777777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14:paraId="5B573583" w14:textId="77777777" w:rsidR="009A3996" w:rsidRPr="00C9057C" w:rsidRDefault="009A3996" w:rsidP="00665A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Iný údaj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</w:p>
          <w:p w14:paraId="5B573584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14:paraId="5B573585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B573586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  <w:p w14:paraId="5B573587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3996" w:rsidRPr="00C9057C" w14:paraId="5B57358C" w14:textId="77777777" w:rsidTr="009A3996">
        <w:tc>
          <w:tcPr>
            <w:tcW w:w="1735" w:type="dxa"/>
            <w:vMerge/>
            <w:shd w:val="pct15" w:color="auto" w:fill="auto"/>
          </w:tcPr>
          <w:p w14:paraId="5B573589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  <w:vMerge w:val="restart"/>
            <w:shd w:val="pct15" w:color="auto" w:fill="auto"/>
          </w:tcPr>
          <w:p w14:paraId="5B57358A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14:paraId="5B57358B" w14:textId="77777777" w:rsidR="009A3996" w:rsidRPr="00C9057C" w:rsidRDefault="009A3996" w:rsidP="009A39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</w:t>
            </w:r>
          </w:p>
        </w:tc>
      </w:tr>
      <w:tr w:rsidR="009A3996" w:rsidRPr="00C9057C" w14:paraId="5B573591" w14:textId="77777777" w:rsidTr="009A3996">
        <w:tc>
          <w:tcPr>
            <w:tcW w:w="1735" w:type="dxa"/>
            <w:vMerge/>
          </w:tcPr>
          <w:p w14:paraId="5B57358D" w14:textId="77777777" w:rsidR="009A3996" w:rsidRPr="00C9057C" w:rsidRDefault="009A3996" w:rsidP="003727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  <w:vMerge/>
          </w:tcPr>
          <w:p w14:paraId="5B57358E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  <w:shd w:val="clear" w:color="auto" w:fill="D9D9D9" w:themeFill="background1" w:themeFillShade="D9"/>
          </w:tcPr>
          <w:p w14:paraId="5B57358F" w14:textId="77777777" w:rsidR="009A3996" w:rsidRPr="00C9057C" w:rsidRDefault="009A3996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Spolu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14:paraId="5B573590" w14:textId="77777777" w:rsidR="009A3996" w:rsidRPr="00C9057C" w:rsidRDefault="009A3996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 toho ženy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</w:tc>
      </w:tr>
      <w:tr w:rsidR="009A3996" w:rsidRPr="00C9057C" w14:paraId="5B573596" w14:textId="77777777" w:rsidTr="00680769">
        <w:tc>
          <w:tcPr>
            <w:tcW w:w="1735" w:type="dxa"/>
          </w:tcPr>
          <w:p w14:paraId="5B573592" w14:textId="77777777" w:rsidR="009A3996" w:rsidRPr="00C9057C" w:rsidRDefault="009A3996" w:rsidP="003727FC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Iný údaj </w:t>
            </w:r>
          </w:p>
        </w:tc>
        <w:tc>
          <w:tcPr>
            <w:tcW w:w="3787" w:type="dxa"/>
          </w:tcPr>
          <w:p w14:paraId="5B573593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</w:tcPr>
          <w:p w14:paraId="5B573594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</w:tcPr>
          <w:p w14:paraId="5B573595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99" w14:textId="77777777" w:rsidTr="009A3996">
        <w:tc>
          <w:tcPr>
            <w:tcW w:w="1735" w:type="dxa"/>
          </w:tcPr>
          <w:p w14:paraId="5B573597" w14:textId="77777777" w:rsidR="00841BF5" w:rsidRPr="00C9057C" w:rsidRDefault="00665A34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14:paraId="5B57359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9A" w14:textId="77777777" w:rsidR="00841BF5" w:rsidRPr="00C9057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23C85" w:rsidRPr="00C9057C" w14:paraId="5B57359C" w14:textId="77777777" w:rsidTr="00A23C85">
        <w:tc>
          <w:tcPr>
            <w:tcW w:w="9210" w:type="dxa"/>
            <w:gridSpan w:val="3"/>
            <w:shd w:val="clear" w:color="auto" w:fill="CCC0D9" w:themeFill="accent4" w:themeFillTint="66"/>
          </w:tcPr>
          <w:p w14:paraId="5B57359B" w14:textId="77777777" w:rsidR="00A23C85" w:rsidRPr="00C9057C" w:rsidRDefault="005E1BA3" w:rsidP="0038308C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B32C7D" w:rsidRPr="00C9057C">
              <w:rPr>
                <w:rFonts w:ascii="Arial" w:hAnsi="Arial" w:cs="Arial"/>
                <w:b/>
                <w:sz w:val="18"/>
                <w:szCs w:val="18"/>
              </w:rPr>
              <w:t>a.</w:t>
            </w:r>
            <w:r w:rsidR="00A23C85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B0F40" w:rsidRPr="00C9057C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="00A23C85" w:rsidRPr="00C9057C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</w:t>
            </w:r>
            <w:r w:rsidR="00A23C85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</w:tc>
      </w:tr>
      <w:tr w:rsidR="00A23C85" w:rsidRPr="00C9057C" w14:paraId="5B5735A0" w14:textId="77777777" w:rsidTr="00A23C85">
        <w:tc>
          <w:tcPr>
            <w:tcW w:w="3070" w:type="dxa"/>
            <w:shd w:val="clear" w:color="auto" w:fill="D9D9D9" w:themeFill="background1" w:themeFillShade="D9"/>
          </w:tcPr>
          <w:p w14:paraId="5B57359D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14:paraId="5B57359E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5B57359F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 toho ženy</w:t>
            </w:r>
          </w:p>
        </w:tc>
      </w:tr>
      <w:tr w:rsidR="00A23C85" w:rsidRPr="00C9057C" w14:paraId="5B5735A4" w14:textId="77777777" w:rsidTr="00A23C85">
        <w:tc>
          <w:tcPr>
            <w:tcW w:w="3070" w:type="dxa"/>
          </w:tcPr>
          <w:p w14:paraId="5B5735A1" w14:textId="77777777" w:rsidR="00A23C85" w:rsidRPr="00C9057C" w:rsidRDefault="00A23C85" w:rsidP="000501D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ESF</w:t>
            </w:r>
            <w:r w:rsidR="000501D7" w:rsidRPr="00C9057C">
              <w:rPr>
                <w:rFonts w:ascii="Arial" w:hAnsi="Arial" w:cs="Arial"/>
                <w:b/>
                <w:sz w:val="18"/>
                <w:szCs w:val="18"/>
              </w:rPr>
              <w:t xml:space="preserve"> údaje</w:t>
            </w:r>
          </w:p>
        </w:tc>
        <w:tc>
          <w:tcPr>
            <w:tcW w:w="3070" w:type="dxa"/>
          </w:tcPr>
          <w:p w14:paraId="5B5735A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A8" w14:textId="77777777" w:rsidTr="00A23C85">
        <w:tc>
          <w:tcPr>
            <w:tcW w:w="3070" w:type="dxa"/>
          </w:tcPr>
          <w:p w14:paraId="5B5735A5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14:paraId="5B5735A6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7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AC" w14:textId="77777777" w:rsidTr="00A23C85">
        <w:tc>
          <w:tcPr>
            <w:tcW w:w="3070" w:type="dxa"/>
          </w:tcPr>
          <w:p w14:paraId="5B5735A9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14:paraId="5B5735AA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B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0" w14:textId="77777777" w:rsidTr="00A23C85">
        <w:tc>
          <w:tcPr>
            <w:tcW w:w="3070" w:type="dxa"/>
          </w:tcPr>
          <w:p w14:paraId="5B5735AD" w14:textId="77777777" w:rsidR="00A23C85" w:rsidRPr="00C9057C" w:rsidRDefault="00DA117F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 vo veku nad 54 rokov, ktorí sú šesť mesiacov po odchode zamestnaní, a to aj samostatne zárobkovo  činní</w:t>
            </w:r>
          </w:p>
        </w:tc>
        <w:tc>
          <w:tcPr>
            <w:tcW w:w="3070" w:type="dxa"/>
          </w:tcPr>
          <w:p w14:paraId="5B5735AE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F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4" w14:textId="77777777" w:rsidTr="00A23C85">
        <w:tc>
          <w:tcPr>
            <w:tcW w:w="3070" w:type="dxa"/>
          </w:tcPr>
          <w:p w14:paraId="5B5735B1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znevýhodnení účastníci, ktorí sú </w:t>
            </w:r>
            <w:r w:rsidRPr="00C9057C">
              <w:rPr>
                <w:rFonts w:ascii="Arial" w:hAnsi="Arial" w:cs="Arial"/>
                <w:sz w:val="18"/>
                <w:szCs w:val="18"/>
              </w:rPr>
              <w:lastRenderedPageBreak/>
              <w:t>šesť mesiacov po odchode zamestnaní</w:t>
            </w:r>
            <w:r w:rsidR="00727DDB" w:rsidRPr="00C9057C">
              <w:rPr>
                <w:rFonts w:ascii="Arial" w:hAnsi="Arial" w:cs="Arial"/>
                <w:sz w:val="18"/>
                <w:szCs w:val="18"/>
              </w:rPr>
              <w:t xml:space="preserve">, a to aj samostatne zárobkovo </w:t>
            </w:r>
            <w:r w:rsidRPr="00C9057C">
              <w:rPr>
                <w:rFonts w:ascii="Arial" w:hAnsi="Arial" w:cs="Arial"/>
                <w:sz w:val="18"/>
                <w:szCs w:val="18"/>
              </w:rPr>
              <w:t>činní</w:t>
            </w:r>
          </w:p>
        </w:tc>
        <w:tc>
          <w:tcPr>
            <w:tcW w:w="3070" w:type="dxa"/>
          </w:tcPr>
          <w:p w14:paraId="5B5735B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8" w14:textId="77777777" w:rsidTr="00A23C85">
        <w:tc>
          <w:tcPr>
            <w:tcW w:w="3070" w:type="dxa"/>
          </w:tcPr>
          <w:p w14:paraId="5B5735B5" w14:textId="77777777" w:rsidR="00A23C85" w:rsidRPr="00C9057C" w:rsidRDefault="00A23C85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lastRenderedPageBreak/>
              <w:t>IZM údaje</w:t>
            </w:r>
          </w:p>
        </w:tc>
        <w:tc>
          <w:tcPr>
            <w:tcW w:w="3070" w:type="dxa"/>
          </w:tcPr>
          <w:p w14:paraId="5B5735B6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7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C" w14:textId="77777777" w:rsidTr="00A23C85">
        <w:tc>
          <w:tcPr>
            <w:tcW w:w="3070" w:type="dxa"/>
          </w:tcPr>
          <w:p w14:paraId="5B5735B9" w14:textId="77777777" w:rsidR="00A23C85" w:rsidRPr="00C9057C" w:rsidRDefault="00A23C85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účastníci, ktorí šesť mesiacov po odchode absolvujú  ďalšie vzdelávanie, program odbornej prípravy vedúci </w:t>
            </w:r>
            <w:r w:rsidR="00B5466C" w:rsidRPr="00C9057C">
              <w:rPr>
                <w:rFonts w:ascii="Arial" w:hAnsi="Arial" w:cs="Arial"/>
                <w:sz w:val="18"/>
                <w:szCs w:val="18"/>
              </w:rPr>
              <w:t>k získaniu kvalifikácie, učňovskú prípravu alebo stáž</w:t>
            </w:r>
          </w:p>
        </w:tc>
        <w:tc>
          <w:tcPr>
            <w:tcW w:w="3070" w:type="dxa"/>
          </w:tcPr>
          <w:p w14:paraId="5B5735BA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B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C0" w14:textId="77777777" w:rsidTr="00A23C85">
        <w:tc>
          <w:tcPr>
            <w:tcW w:w="3070" w:type="dxa"/>
          </w:tcPr>
          <w:p w14:paraId="5B5735BD" w14:textId="77777777" w:rsidR="00A23C85" w:rsidRPr="00C9057C" w:rsidRDefault="00B5466C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ktorí sú šesť mesiacov po odchode zamestnaní</w:t>
            </w:r>
          </w:p>
        </w:tc>
        <w:tc>
          <w:tcPr>
            <w:tcW w:w="3070" w:type="dxa"/>
          </w:tcPr>
          <w:p w14:paraId="5B5735BE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F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C4" w14:textId="77777777" w:rsidTr="00A23C85">
        <w:tc>
          <w:tcPr>
            <w:tcW w:w="3070" w:type="dxa"/>
          </w:tcPr>
          <w:p w14:paraId="5B5735C1" w14:textId="77777777" w:rsidR="00A23C85" w:rsidRPr="00C9057C" w:rsidRDefault="00B5466C" w:rsidP="00B546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účastníci, ktorí sú šesť mesiacov po odchode </w:t>
            </w:r>
            <w:r w:rsidR="00960ECB" w:rsidRPr="00C9057C">
              <w:rPr>
                <w:rFonts w:ascii="Arial" w:hAnsi="Arial" w:cs="Arial"/>
                <w:sz w:val="18"/>
                <w:szCs w:val="18"/>
              </w:rPr>
              <w:t xml:space="preserve">samostatne zárobkovo </w:t>
            </w:r>
            <w:r w:rsidRPr="00C9057C">
              <w:rPr>
                <w:rFonts w:ascii="Arial" w:hAnsi="Arial" w:cs="Arial"/>
                <w:sz w:val="18"/>
                <w:szCs w:val="18"/>
              </w:rPr>
              <w:t>činní</w:t>
            </w:r>
          </w:p>
        </w:tc>
        <w:tc>
          <w:tcPr>
            <w:tcW w:w="3070" w:type="dxa"/>
          </w:tcPr>
          <w:p w14:paraId="5B5735C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C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C5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RPr="00C9057C" w14:paraId="5B5735C7" w14:textId="77777777" w:rsidTr="00151544">
        <w:tc>
          <w:tcPr>
            <w:tcW w:w="14142" w:type="dxa"/>
            <w:shd w:val="clear" w:color="auto" w:fill="CCC0D9" w:themeFill="accent4" w:themeFillTint="66"/>
          </w:tcPr>
          <w:p w14:paraId="5B5735C6" w14:textId="77777777" w:rsidR="00D519D0" w:rsidRPr="00C9057C" w:rsidRDefault="006F2371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519D0" w:rsidRPr="00C9057C">
              <w:rPr>
                <w:rFonts w:ascii="Arial" w:hAnsi="Arial" w:cs="Arial"/>
                <w:b/>
                <w:sz w:val="18"/>
                <w:szCs w:val="18"/>
              </w:rPr>
              <w:t>Čestné prehlásenie</w:t>
            </w:r>
          </w:p>
        </w:tc>
      </w:tr>
      <w:tr w:rsidR="00D519D0" w:rsidRPr="00C9057C" w14:paraId="5B5735D3" w14:textId="77777777" w:rsidTr="002330CC">
        <w:tc>
          <w:tcPr>
            <w:tcW w:w="14142" w:type="dxa"/>
          </w:tcPr>
          <w:p w14:paraId="5B5735C8" w14:textId="77777777" w:rsidR="00D519D0" w:rsidRPr="00C9057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C9" w14:textId="77777777" w:rsidR="00AE6127" w:rsidRPr="00C9057C" w:rsidRDefault="00AE6127" w:rsidP="00013F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Ja, dolu podpísaný prijímateľ (štatutárny orgán prijímateľa alebo splnomocnený zástupca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  <w:r w:rsidR="00D93BCB" w:rsidRPr="00C9057C">
              <w:rPr>
                <w:rFonts w:ascii="Arial" w:hAnsi="Arial" w:cs="Arial"/>
                <w:sz w:val="18"/>
                <w:szCs w:val="18"/>
              </w:rPr>
              <w:t>)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čestne vyhlasujem, </w:t>
            </w:r>
            <w:r w:rsidR="00013F3F" w:rsidRPr="00C9057C">
              <w:rPr>
                <w:rFonts w:ascii="Arial" w:hAnsi="Arial" w:cs="Arial"/>
                <w:sz w:val="18"/>
                <w:szCs w:val="18"/>
              </w:rPr>
              <w:t>že všetky mnou uvedené informácie v predloženej následnej monitorovacej správe projektu, vrátane príloh, sú úplné a pravdivé.</w:t>
            </w:r>
          </w:p>
          <w:p w14:paraId="5B5735CA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5B5735CB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CC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Titul, meno a priezvisko</w:t>
            </w:r>
          </w:p>
          <w:p w14:paraId="5B5735CD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štatutárneho orgánu prijímateľa/splnomocnen</w:t>
            </w:r>
            <w:r w:rsidR="00D41095" w:rsidRPr="00C9057C">
              <w:rPr>
                <w:rFonts w:ascii="Arial" w:hAnsi="Arial" w:cs="Arial"/>
                <w:sz w:val="18"/>
                <w:szCs w:val="18"/>
              </w:rPr>
              <w:t>ého zástupcu</w:t>
            </w:r>
            <w:r w:rsidRPr="00C9057C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.......................................................................................................</w:t>
            </w:r>
          </w:p>
          <w:p w14:paraId="5B5735CE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5735CF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Miesto podpisu: .............................................           Dátum podpisu: ..............................................</w:t>
            </w:r>
          </w:p>
          <w:p w14:paraId="5B5735D0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B5735D1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Cs/>
                <w:sz w:val="18"/>
                <w:szCs w:val="18"/>
              </w:rPr>
              <w:t>Podpis štatutárneho orgánu: .............................................................................................................</w:t>
            </w:r>
          </w:p>
          <w:p w14:paraId="5B5735D2" w14:textId="77777777" w:rsidR="00D519D0" w:rsidRPr="00C9057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D4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F8275A" w:rsidRPr="00C9057C" w14:paraId="5B5735D6" w14:textId="77777777" w:rsidTr="001A31C1">
        <w:tc>
          <w:tcPr>
            <w:tcW w:w="14142" w:type="dxa"/>
            <w:shd w:val="clear" w:color="auto" w:fill="CCC0D9" w:themeFill="accent4" w:themeFillTint="66"/>
          </w:tcPr>
          <w:p w14:paraId="5B5735D5" w14:textId="77777777" w:rsidR="00F8275A" w:rsidRPr="00C9057C" w:rsidRDefault="003B16F9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8275A" w:rsidRPr="00C9057C">
              <w:rPr>
                <w:rFonts w:ascii="Arial" w:hAnsi="Arial" w:cs="Arial"/>
                <w:b/>
                <w:sz w:val="18"/>
                <w:szCs w:val="18"/>
              </w:rPr>
              <w:t xml:space="preserve">Kontaktné údaje </w:t>
            </w:r>
            <w:r w:rsidR="00F8275A" w:rsidRPr="00C9057C">
              <w:rPr>
                <w:rFonts w:ascii="Arial" w:hAnsi="Arial" w:cs="Arial"/>
                <w:sz w:val="18"/>
                <w:szCs w:val="18"/>
              </w:rPr>
              <w:t>(osoby zodpovednej za prípravu následnej monitorovacej správy)</w:t>
            </w:r>
          </w:p>
        </w:tc>
      </w:tr>
      <w:tr w:rsidR="00F8275A" w:rsidRPr="00C9057C" w14:paraId="5B5735DC" w14:textId="77777777" w:rsidTr="001A31C1">
        <w:tc>
          <w:tcPr>
            <w:tcW w:w="14142" w:type="dxa"/>
          </w:tcPr>
          <w:p w14:paraId="5B5735D7" w14:textId="77777777" w:rsidR="00F8275A" w:rsidRPr="00C9057C" w:rsidRDefault="00F8275A" w:rsidP="00F827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D8" w14:textId="77777777" w:rsidR="00F8275A" w:rsidRPr="00C9057C" w:rsidRDefault="00F8275A" w:rsidP="00F8275A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Titul, meno a priezvisko: ............................................. </w:t>
            </w:r>
          </w:p>
          <w:p w14:paraId="5B5735D9" w14:textId="77777777" w:rsidR="00F8275A" w:rsidRPr="00C9057C" w:rsidRDefault="00F8275A" w:rsidP="00F8275A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E-mail: .............................................</w:t>
            </w:r>
          </w:p>
          <w:p w14:paraId="5B5735DA" w14:textId="77777777" w:rsidR="00F8275A" w:rsidRPr="00C9057C" w:rsidRDefault="00F8275A" w:rsidP="003B16F9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Telefón: ............................................</w:t>
            </w:r>
          </w:p>
          <w:p w14:paraId="5B5735DB" w14:textId="77777777" w:rsidR="00F8275A" w:rsidRPr="00C9057C" w:rsidRDefault="00F8275A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DD" w14:textId="77777777" w:rsidR="00F8275A" w:rsidRPr="00C9057C" w:rsidRDefault="00F8275A" w:rsidP="00F8275A">
      <w:pPr>
        <w:ind w:left="426"/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32C7D" w:rsidRPr="00C9057C" w14:paraId="5B5735DF" w14:textId="77777777" w:rsidTr="00E8100A">
        <w:tc>
          <w:tcPr>
            <w:tcW w:w="14142" w:type="dxa"/>
            <w:shd w:val="clear" w:color="auto" w:fill="CCC0D9" w:themeFill="accent4" w:themeFillTint="66"/>
          </w:tcPr>
          <w:p w14:paraId="5B5735DE" w14:textId="77777777" w:rsidR="00B32C7D" w:rsidRPr="00C9057C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Poznámky</w:t>
            </w:r>
          </w:p>
        </w:tc>
      </w:tr>
      <w:tr w:rsidR="00B32C7D" w:rsidRPr="00C9057C" w14:paraId="5B5735E2" w14:textId="77777777" w:rsidTr="00E8100A">
        <w:tc>
          <w:tcPr>
            <w:tcW w:w="14142" w:type="dxa"/>
          </w:tcPr>
          <w:p w14:paraId="5B5735E0" w14:textId="77777777" w:rsidR="00B32C7D" w:rsidRPr="00C9057C" w:rsidRDefault="00B32C7D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14:paraId="5B5735E1" w14:textId="77777777" w:rsidR="00B32C7D" w:rsidRPr="00C9057C" w:rsidRDefault="00B32C7D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E3" w14:textId="77777777" w:rsidR="00B32C7D" w:rsidRPr="00C9057C" w:rsidRDefault="00B32C7D" w:rsidP="00F8275A">
      <w:pPr>
        <w:ind w:left="426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8096"/>
      </w:tblGrid>
      <w:tr w:rsidR="00841BF5" w:rsidRPr="00C9057C" w14:paraId="5B5735E5" w14:textId="77777777" w:rsidTr="006777F6">
        <w:tc>
          <w:tcPr>
            <w:tcW w:w="9286" w:type="dxa"/>
            <w:gridSpan w:val="2"/>
            <w:shd w:val="clear" w:color="auto" w:fill="CCC0D9" w:themeFill="accent4" w:themeFillTint="66"/>
          </w:tcPr>
          <w:p w14:paraId="5B5735E4" w14:textId="77777777" w:rsidR="00841BF5" w:rsidRPr="00C9057C" w:rsidRDefault="00841BF5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  <w:shd w:val="clear" w:color="auto" w:fill="CCC0D9" w:themeFill="accent4" w:themeFillTint="66"/>
              </w:rPr>
              <w:t xml:space="preserve">Zoznam príloh </w:t>
            </w:r>
          </w:p>
        </w:tc>
      </w:tr>
      <w:tr w:rsidR="00841BF5" w:rsidRPr="00C9057C" w14:paraId="5B5735E8" w14:textId="77777777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B5735E6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14:paraId="5B5735E7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prílohy</w:t>
            </w:r>
          </w:p>
        </w:tc>
      </w:tr>
      <w:tr w:rsidR="00841BF5" w:rsidRPr="00C9057C" w14:paraId="5B5735EB" w14:textId="77777777" w:rsidTr="006777F6">
        <w:tc>
          <w:tcPr>
            <w:tcW w:w="1190" w:type="dxa"/>
          </w:tcPr>
          <w:p w14:paraId="5B5735E9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096" w:type="dxa"/>
          </w:tcPr>
          <w:p w14:paraId="5B5735E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EE" w14:textId="77777777" w:rsidTr="006777F6">
        <w:tc>
          <w:tcPr>
            <w:tcW w:w="1190" w:type="dxa"/>
          </w:tcPr>
          <w:p w14:paraId="5B5735EC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096" w:type="dxa"/>
          </w:tcPr>
          <w:p w14:paraId="5B5735E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1" w14:textId="77777777" w:rsidTr="006777F6">
        <w:tc>
          <w:tcPr>
            <w:tcW w:w="1190" w:type="dxa"/>
          </w:tcPr>
          <w:p w14:paraId="5B5735EF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096" w:type="dxa"/>
          </w:tcPr>
          <w:p w14:paraId="5B5735F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4" w14:textId="77777777" w:rsidTr="006777F6">
        <w:tc>
          <w:tcPr>
            <w:tcW w:w="1190" w:type="dxa"/>
          </w:tcPr>
          <w:p w14:paraId="5B5735F2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096" w:type="dxa"/>
          </w:tcPr>
          <w:p w14:paraId="5B5735F3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7" w14:textId="77777777" w:rsidTr="006777F6">
        <w:tc>
          <w:tcPr>
            <w:tcW w:w="1190" w:type="dxa"/>
          </w:tcPr>
          <w:p w14:paraId="5B5735F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....</w:t>
            </w:r>
          </w:p>
        </w:tc>
        <w:tc>
          <w:tcPr>
            <w:tcW w:w="8096" w:type="dxa"/>
          </w:tcPr>
          <w:p w14:paraId="5B5735F6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F8" w14:textId="77777777" w:rsidR="00627EA3" w:rsidRPr="00C9057C" w:rsidRDefault="00627EA3" w:rsidP="006777F6">
      <w:pPr>
        <w:ind w:firstLine="708"/>
        <w:rPr>
          <w:rFonts w:ascii="Arial" w:hAnsi="Arial" w:cs="Arial"/>
          <w:sz w:val="18"/>
          <w:szCs w:val="18"/>
        </w:rPr>
      </w:pPr>
    </w:p>
    <w:sectPr w:rsidR="00627EA3" w:rsidRPr="00C9057C" w:rsidSect="00B8570E">
      <w:head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735FB" w14:textId="77777777" w:rsidR="00206E96" w:rsidRDefault="00206E96" w:rsidP="00B948E0">
      <w:r>
        <w:separator/>
      </w:r>
    </w:p>
  </w:endnote>
  <w:endnote w:type="continuationSeparator" w:id="0">
    <w:p w14:paraId="5B5735FC" w14:textId="77777777" w:rsidR="00206E96" w:rsidRDefault="00206E9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73600" w14:textId="77777777" w:rsidR="00A2586F" w:rsidRDefault="00A2586F" w:rsidP="00A2586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5B573603" w14:textId="32580606" w:rsidR="00B8570E" w:rsidRPr="00A2586F" w:rsidRDefault="00D07CC3" w:rsidP="00D07CC3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735F9" w14:textId="77777777" w:rsidR="00206E96" w:rsidRDefault="00206E96" w:rsidP="00B948E0">
      <w:r>
        <w:separator/>
      </w:r>
    </w:p>
  </w:footnote>
  <w:footnote w:type="continuationSeparator" w:id="0">
    <w:p w14:paraId="5B5735FA" w14:textId="77777777" w:rsidR="00206E96" w:rsidRDefault="00206E96" w:rsidP="00B948E0">
      <w:r>
        <w:continuationSeparator/>
      </w:r>
    </w:p>
  </w:footnote>
  <w:footnote w:id="1">
    <w:p w14:paraId="5B573606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 prípade projektov OP RH sa vypĺňajú len relevantné údaje. </w:t>
      </w:r>
    </w:p>
  </w:footnote>
  <w:footnote w:id="2">
    <w:p w14:paraId="5B573607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</w:t>
      </w:r>
    </w:p>
  </w:footnote>
  <w:footnote w:id="3">
    <w:p w14:paraId="5B573608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Za </w:t>
      </w:r>
      <w:r w:rsidR="004276B3" w:rsidRPr="00D07CC3">
        <w:rPr>
          <w:rFonts w:ascii="Arial Narrow" w:hAnsi="Arial Narrow"/>
          <w:sz w:val="18"/>
          <w:szCs w:val="18"/>
        </w:rPr>
        <w:t xml:space="preserve">prvé </w:t>
      </w:r>
      <w:r w:rsidRPr="00D07CC3">
        <w:rPr>
          <w:rFonts w:ascii="Arial Narrow" w:hAnsi="Arial Narrow"/>
          <w:sz w:val="18"/>
          <w:szCs w:val="18"/>
        </w:rPr>
        <w:t>monitorované obdobie sa považuje obdobie</w:t>
      </w:r>
      <w:r w:rsidR="004276B3" w:rsidRPr="00D07CC3">
        <w:rPr>
          <w:rFonts w:ascii="Arial Narrow" w:hAnsi="Arial Narrow"/>
          <w:sz w:val="18"/>
          <w:szCs w:val="18"/>
        </w:rPr>
        <w:t xml:space="preserve"> od ukončenia </w:t>
      </w:r>
      <w:r w:rsidR="002B6245" w:rsidRPr="00D07CC3">
        <w:rPr>
          <w:rFonts w:ascii="Arial Narrow" w:hAnsi="Arial Narrow"/>
          <w:sz w:val="18"/>
          <w:szCs w:val="18"/>
        </w:rPr>
        <w:t xml:space="preserve">realizácie </w:t>
      </w:r>
      <w:r w:rsidR="004276B3" w:rsidRPr="00D07CC3">
        <w:rPr>
          <w:rFonts w:ascii="Arial Narrow" w:hAnsi="Arial Narrow"/>
          <w:sz w:val="18"/>
          <w:szCs w:val="18"/>
        </w:rPr>
        <w:t>aktivít projektu (t.j. deň nasledujúci po poslednom dni monitorovaného obdobia záverečnej monitorovacej správy projektu) do</w:t>
      </w:r>
      <w:r w:rsidRPr="00D07CC3">
        <w:rPr>
          <w:rFonts w:ascii="Arial Narrow" w:hAnsi="Arial Narrow"/>
          <w:sz w:val="18"/>
          <w:szCs w:val="18"/>
        </w:rPr>
        <w:t xml:space="preserve"> 12 mesiacov od</w:t>
      </w:r>
      <w:r w:rsidR="00546E96" w:rsidRPr="00D07CC3">
        <w:rPr>
          <w:rFonts w:ascii="Arial Narrow" w:hAnsi="Arial Narrow"/>
          <w:sz w:val="18"/>
          <w:szCs w:val="18"/>
        </w:rPr>
        <w:t xml:space="preserve">o dňa </w:t>
      </w:r>
      <w:r w:rsidR="0087693E" w:rsidRPr="00D07CC3">
        <w:rPr>
          <w:rFonts w:ascii="Arial Narrow" w:hAnsi="Arial Narrow"/>
          <w:sz w:val="18"/>
          <w:szCs w:val="18"/>
        </w:rPr>
        <w:t xml:space="preserve">finančného </w:t>
      </w:r>
      <w:r w:rsidRPr="00D07CC3">
        <w:rPr>
          <w:rFonts w:ascii="Arial Narrow" w:hAnsi="Arial Narrow"/>
          <w:sz w:val="18"/>
          <w:szCs w:val="18"/>
        </w:rPr>
        <w:t>ukončenia projektu</w:t>
      </w:r>
      <w:r w:rsidR="003F7386" w:rsidRPr="00D07CC3">
        <w:rPr>
          <w:rFonts w:ascii="Arial Narrow" w:hAnsi="Arial Narrow"/>
          <w:sz w:val="18"/>
          <w:szCs w:val="18"/>
        </w:rPr>
        <w:t>.</w:t>
      </w:r>
      <w:r w:rsidR="00546E96" w:rsidRPr="00D07CC3">
        <w:rPr>
          <w:rFonts w:ascii="Arial Narrow" w:hAnsi="Arial Narrow"/>
          <w:sz w:val="18"/>
          <w:szCs w:val="18"/>
        </w:rPr>
        <w:t xml:space="preserve"> </w:t>
      </w:r>
    </w:p>
  </w:footnote>
  <w:footnote w:id="4">
    <w:p w14:paraId="5B573609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 </w:t>
      </w:r>
    </w:p>
  </w:footnote>
  <w:footnote w:id="5">
    <w:p w14:paraId="5B57360A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6">
    <w:p w14:paraId="5B57360B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7">
    <w:p w14:paraId="5B57360C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</w:t>
      </w:r>
      <w:r w:rsidRPr="00C9057C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5B57360D" w14:textId="77777777" w:rsidR="00041689" w:rsidRPr="00400918" w:rsidRDefault="00727DDB" w:rsidP="004149EA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D07CC3">
        <w:rPr>
          <w:rFonts w:ascii="Arial Narrow" w:hAnsi="Arial Narrow"/>
          <w:sz w:val="18"/>
          <w:szCs w:val="18"/>
        </w:rPr>
        <w:t>U</w:t>
      </w:r>
      <w:r w:rsidRPr="00D07CC3">
        <w:rPr>
          <w:rFonts w:ascii="Arial Narrow" w:hAnsi="Arial Narrow"/>
          <w:sz w:val="18"/>
          <w:szCs w:val="18"/>
        </w:rPr>
        <w:t xml:space="preserve"> manuálne (t.j. predmetný údaj nebude automaticky vyplnený ITMS2014+).</w:t>
      </w:r>
      <w:r w:rsidRPr="00400918">
        <w:rPr>
          <w:sz w:val="18"/>
        </w:rPr>
        <w:t xml:space="preserve"> </w:t>
      </w:r>
    </w:p>
  </w:footnote>
  <w:footnote w:id="9">
    <w:p w14:paraId="5B57360E" w14:textId="77777777" w:rsidR="00041689" w:rsidRPr="00D07CC3" w:rsidRDefault="008E6EAE" w:rsidP="004149E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</w:t>
      </w:r>
      <w:r w:rsidR="004149EA" w:rsidRPr="00D07CC3">
        <w:rPr>
          <w:rFonts w:ascii="Arial Narrow" w:hAnsi="Arial Narrow"/>
          <w:sz w:val="18"/>
          <w:szCs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D07CC3">
        <w:rPr>
          <w:rFonts w:ascii="Arial Narrow" w:hAnsi="Arial Narrow"/>
          <w:sz w:val="18"/>
          <w:szCs w:val="18"/>
        </w:rPr>
        <w:t>U</w:t>
      </w:r>
      <w:r w:rsidR="004149EA" w:rsidRPr="00D07CC3">
        <w:rPr>
          <w:rFonts w:ascii="Arial Narrow" w:hAnsi="Arial Narrow"/>
          <w:sz w:val="18"/>
          <w:szCs w:val="18"/>
        </w:rPr>
        <w:t xml:space="preserve"> manuálne (t.j. predmetný údaj nebude automaticky vyplnený ITMS2014+).</w:t>
      </w:r>
    </w:p>
  </w:footnote>
  <w:footnote w:id="10">
    <w:p w14:paraId="5B57360F" w14:textId="77777777" w:rsidR="00041689" w:rsidRPr="00D07CC3" w:rsidRDefault="00032E37" w:rsidP="00727DDB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</w:t>
      </w:r>
      <w:r w:rsidR="004B465A" w:rsidRPr="00D07CC3">
        <w:rPr>
          <w:rFonts w:ascii="Arial Narrow" w:hAnsi="Arial Narrow"/>
          <w:sz w:val="18"/>
          <w:szCs w:val="18"/>
        </w:rPr>
        <w:t xml:space="preserve"> </w:t>
      </w:r>
      <w:r w:rsidR="003A1CA7" w:rsidRPr="00D07CC3">
        <w:rPr>
          <w:rFonts w:ascii="Arial Narrow" w:hAnsi="Arial Narrow"/>
          <w:sz w:val="18"/>
          <w:szCs w:val="18"/>
        </w:rPr>
        <w:t xml:space="preserve">Údaj o schválených deklarovaných výdavkoch vypĺňa ITMS 2014+ automaticky na základe súčtu všetkých žiadostí o platbu schválených na úrovni </w:t>
      </w:r>
      <w:r w:rsidR="000501D7" w:rsidRPr="00D07CC3">
        <w:rPr>
          <w:rFonts w:ascii="Arial Narrow" w:hAnsi="Arial Narrow"/>
          <w:sz w:val="18"/>
          <w:szCs w:val="18"/>
        </w:rPr>
        <w:t>certifikačného orgánu</w:t>
      </w:r>
      <w:r w:rsidR="003A1CA7" w:rsidRPr="00D07CC3">
        <w:rPr>
          <w:rFonts w:ascii="Arial Narrow" w:hAnsi="Arial Narrow"/>
          <w:sz w:val="18"/>
          <w:szCs w:val="18"/>
        </w:rPr>
        <w:t>.</w:t>
      </w:r>
    </w:p>
  </w:footnote>
  <w:footnote w:id="11">
    <w:p w14:paraId="5B573610" w14:textId="77777777" w:rsidR="00041689" w:rsidRPr="00D07CC3" w:rsidRDefault="00B300BA" w:rsidP="0064550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Style w:val="Odkaznapoznmkupodiarou"/>
          <w:rFonts w:ascii="Arial Narrow" w:hAnsi="Arial Narrow"/>
          <w:sz w:val="18"/>
          <w:szCs w:val="18"/>
        </w:rPr>
        <w:t xml:space="preserve"> </w:t>
      </w:r>
      <w:r w:rsidR="008736C1" w:rsidRPr="00D07CC3">
        <w:rPr>
          <w:rFonts w:ascii="Arial Narrow" w:hAnsi="Arial Narrow"/>
          <w:sz w:val="18"/>
          <w:szCs w:val="18"/>
        </w:rPr>
        <w:t>Podmienky udržateľnosti</w:t>
      </w:r>
      <w:r w:rsidRPr="00D07CC3">
        <w:rPr>
          <w:rFonts w:ascii="Arial Narrow" w:hAnsi="Arial Narrow"/>
          <w:sz w:val="18"/>
          <w:szCs w:val="18"/>
        </w:rPr>
        <w:t xml:space="preserve"> projektu a </w:t>
      </w:r>
      <w:r w:rsidR="004E3E21" w:rsidRPr="00D07CC3">
        <w:rPr>
          <w:rFonts w:ascii="Arial Narrow" w:hAnsi="Arial Narrow"/>
          <w:sz w:val="18"/>
          <w:szCs w:val="18"/>
        </w:rPr>
        <w:t>podstatn</w:t>
      </w:r>
      <w:r w:rsidR="008736C1" w:rsidRPr="00D07CC3">
        <w:rPr>
          <w:rFonts w:ascii="Arial Narrow" w:hAnsi="Arial Narrow"/>
          <w:sz w:val="18"/>
          <w:szCs w:val="18"/>
        </w:rPr>
        <w:t>á</w:t>
      </w:r>
      <w:r w:rsidRPr="00D07CC3">
        <w:rPr>
          <w:rFonts w:ascii="Arial Narrow" w:hAnsi="Arial Narrow"/>
          <w:sz w:val="18"/>
          <w:szCs w:val="18"/>
        </w:rPr>
        <w:t xml:space="preserve"> zmen</w:t>
      </w:r>
      <w:r w:rsidR="008736C1" w:rsidRPr="00D07CC3">
        <w:rPr>
          <w:rFonts w:ascii="Arial Narrow" w:hAnsi="Arial Narrow"/>
          <w:sz w:val="18"/>
          <w:szCs w:val="18"/>
        </w:rPr>
        <w:t>a</w:t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="004E3E21" w:rsidRPr="00D07CC3">
        <w:rPr>
          <w:rFonts w:ascii="Arial Narrow" w:hAnsi="Arial Narrow"/>
          <w:sz w:val="18"/>
          <w:szCs w:val="18"/>
        </w:rPr>
        <w:t xml:space="preserve">projektu </w:t>
      </w:r>
      <w:r w:rsidR="008736C1" w:rsidRPr="00D07CC3">
        <w:rPr>
          <w:rFonts w:ascii="Arial Narrow" w:hAnsi="Arial Narrow"/>
          <w:sz w:val="18"/>
          <w:szCs w:val="18"/>
        </w:rPr>
        <w:t>v zmysle z</w:t>
      </w:r>
      <w:r w:rsidR="004E3E21" w:rsidRPr="00D07CC3">
        <w:rPr>
          <w:rFonts w:ascii="Arial Narrow" w:hAnsi="Arial Narrow"/>
          <w:sz w:val="18"/>
          <w:szCs w:val="18"/>
        </w:rPr>
        <w:t>mluv</w:t>
      </w:r>
      <w:r w:rsidR="008736C1" w:rsidRPr="00D07CC3">
        <w:rPr>
          <w:rFonts w:ascii="Arial Narrow" w:hAnsi="Arial Narrow"/>
          <w:sz w:val="18"/>
          <w:szCs w:val="18"/>
        </w:rPr>
        <w:t>y</w:t>
      </w:r>
      <w:r w:rsidRPr="00D07CC3">
        <w:rPr>
          <w:rFonts w:ascii="Arial Narrow" w:hAnsi="Arial Narrow"/>
          <w:sz w:val="18"/>
          <w:szCs w:val="18"/>
        </w:rPr>
        <w:t xml:space="preserve"> o poskytnutí </w:t>
      </w:r>
      <w:r w:rsidR="008736C1" w:rsidRPr="00D07CC3">
        <w:rPr>
          <w:rFonts w:ascii="Arial Narrow" w:hAnsi="Arial Narrow"/>
          <w:sz w:val="18"/>
          <w:szCs w:val="18"/>
        </w:rPr>
        <w:t>nenávratného finančného príspevku</w:t>
      </w:r>
      <w:r w:rsidR="004E3E21" w:rsidRPr="00D07CC3">
        <w:rPr>
          <w:rFonts w:ascii="Arial Narrow" w:hAnsi="Arial Narrow"/>
          <w:sz w:val="18"/>
          <w:szCs w:val="18"/>
        </w:rPr>
        <w:t>.</w:t>
      </w:r>
      <w:r w:rsidRPr="00D07CC3">
        <w:rPr>
          <w:rFonts w:ascii="Arial Narrow" w:hAnsi="Arial Narrow"/>
          <w:sz w:val="18"/>
          <w:szCs w:val="18"/>
        </w:rPr>
        <w:t xml:space="preserve">  </w:t>
      </w:r>
    </w:p>
  </w:footnote>
  <w:footnote w:id="12">
    <w:p w14:paraId="5B573611" w14:textId="77777777" w:rsidR="00041689" w:rsidRPr="00D07CC3" w:rsidRDefault="008A5F3C" w:rsidP="007B521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="00F01F92" w:rsidRPr="00D07CC3">
        <w:rPr>
          <w:rFonts w:ascii="Arial Narrow" w:hAnsi="Arial Narrow"/>
          <w:sz w:val="18"/>
          <w:szCs w:val="18"/>
        </w:rPr>
        <w:t xml:space="preserve">Výrobnou </w:t>
      </w:r>
      <w:r w:rsidRPr="00D07CC3">
        <w:rPr>
          <w:rFonts w:ascii="Arial Narrow" w:hAnsi="Arial Narrow"/>
          <w:sz w:val="18"/>
          <w:szCs w:val="18"/>
        </w:rPr>
        <w:t xml:space="preserve">činnosťou sa rozumie aktivita, ktorá produkuje tovary alebo služby. Ukončenie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neznamená nevyhnutne ukončenie celej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rozumie ukončenie tej činnosti, ktorá súvisí s projektom. </w:t>
      </w:r>
    </w:p>
  </w:footnote>
  <w:footnote w:id="13">
    <w:p w14:paraId="5B573612" w14:textId="77777777" w:rsidR="00041689" w:rsidRPr="00D07CC3" w:rsidRDefault="00D93942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D07CC3">
        <w:rPr>
          <w:rFonts w:ascii="Arial Narrow" w:hAnsi="Arial Narrow"/>
          <w:bCs/>
          <w:sz w:val="18"/>
          <w:szCs w:val="18"/>
        </w:rPr>
        <w:t xml:space="preserve"> týchto problémov.</w:t>
      </w:r>
      <w:r w:rsidR="00A500F8" w:rsidRPr="00D07CC3">
        <w:rPr>
          <w:rFonts w:ascii="Arial Narrow" w:hAnsi="Arial Narrow"/>
          <w:bCs/>
          <w:sz w:val="18"/>
          <w:szCs w:val="18"/>
        </w:rPr>
        <w:t xml:space="preserve"> Prijímateľ uvádza aj </w:t>
      </w:r>
      <w:r w:rsidR="00A500F8" w:rsidRPr="00D07CC3">
        <w:rPr>
          <w:rFonts w:ascii="Arial Narrow" w:hAnsi="Arial Narrow"/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D07CC3">
        <w:rPr>
          <w:rFonts w:ascii="Arial Narrow" w:hAnsi="Arial Narrow"/>
          <w:sz w:val="18"/>
          <w:szCs w:val="18"/>
        </w:rPr>
        <w:t>ž</w:t>
      </w:r>
      <w:r w:rsidR="00A500F8" w:rsidRPr="00D07CC3">
        <w:rPr>
          <w:rFonts w:ascii="Arial Narrow" w:hAnsi="Arial Narrow"/>
          <w:sz w:val="18"/>
          <w:szCs w:val="18"/>
        </w:rPr>
        <w:t>iadosti o</w:t>
      </w:r>
      <w:r w:rsidR="008736C1" w:rsidRPr="00D07CC3">
        <w:rPr>
          <w:rFonts w:ascii="Arial Narrow" w:hAnsi="Arial Narrow"/>
          <w:sz w:val="18"/>
          <w:szCs w:val="18"/>
        </w:rPr>
        <w:t> poskytnutie nenávratného finančného príspevku</w:t>
      </w:r>
      <w:r w:rsidR="00A500F8" w:rsidRPr="00D07CC3">
        <w:rPr>
          <w:rFonts w:ascii="Arial Narrow" w:hAnsi="Arial Narrow"/>
          <w:sz w:val="18"/>
          <w:szCs w:val="18"/>
        </w:rPr>
        <w:t>.</w:t>
      </w:r>
    </w:p>
  </w:footnote>
  <w:footnote w:id="14">
    <w:p w14:paraId="5B573613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Relevantné pre projekty generujúce príjmy v zmysle čl. 61</w:t>
      </w:r>
      <w:r w:rsidR="00727DDB" w:rsidRPr="00D07CC3">
        <w:rPr>
          <w:rFonts w:ascii="Arial Narrow" w:hAnsi="Arial Narrow"/>
          <w:sz w:val="18"/>
          <w:szCs w:val="18"/>
        </w:rPr>
        <w:t xml:space="preserve"> </w:t>
      </w:r>
      <w:r w:rsidRPr="00D07CC3">
        <w:rPr>
          <w:rFonts w:ascii="Arial Narrow" w:hAnsi="Arial Narrow"/>
          <w:sz w:val="18"/>
          <w:szCs w:val="18"/>
        </w:rPr>
        <w:t>Nariadenia Rady (ES) č. 1303/2013.</w:t>
      </w:r>
      <w:r w:rsidR="003F6504" w:rsidRPr="00D07CC3">
        <w:rPr>
          <w:rFonts w:ascii="Arial Narrow" w:hAnsi="Arial Narrow"/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D07CC3">
        <w:rPr>
          <w:rFonts w:ascii="Arial Narrow" w:hAnsi="Arial Narrow"/>
          <w:sz w:val="18"/>
          <w:szCs w:val="18"/>
        </w:rPr>
        <w:t>nenávratný finančný príspevok</w:t>
      </w:r>
      <w:r w:rsidR="003F6504" w:rsidRPr="00D07CC3">
        <w:rPr>
          <w:rFonts w:ascii="Arial Narrow" w:hAnsi="Arial Narrow"/>
          <w:sz w:val="18"/>
          <w:szCs w:val="18"/>
        </w:rPr>
        <w:t xml:space="preserve"> v programovom období 2014 – 2020.</w:t>
      </w:r>
    </w:p>
  </w:footnote>
  <w:footnote w:id="15">
    <w:p w14:paraId="5B573614" w14:textId="77777777" w:rsidR="00041689" w:rsidRPr="00400918" w:rsidRDefault="008A5F3C" w:rsidP="00697C0A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</w:t>
      </w:r>
      <w:r w:rsidRPr="00400918">
        <w:rPr>
          <w:sz w:val="18"/>
          <w:szCs w:val="18"/>
        </w:rPr>
        <w:t xml:space="preserve"> </w:t>
      </w:r>
    </w:p>
  </w:footnote>
  <w:footnote w:id="16">
    <w:p w14:paraId="5B573615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flow projektu (napr. odpisy, rezervy pre nepredvídané straty, rezervy na budúce náklady) a finančné náklady - platby úrokov.</w:t>
      </w:r>
    </w:p>
  </w:footnote>
  <w:footnote w:id="17">
    <w:p w14:paraId="5B573616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14:paraId="5B573617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14:paraId="5B573618" w14:textId="77777777" w:rsidR="00041689" w:rsidRPr="00D07CC3" w:rsidRDefault="000A2E88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</w:t>
      </w:r>
      <w:r w:rsidR="00930748" w:rsidRPr="00D07CC3">
        <w:rPr>
          <w:rFonts w:ascii="Arial Narrow" w:hAnsi="Arial Narrow"/>
          <w:sz w:val="18"/>
          <w:szCs w:val="18"/>
        </w:rPr>
        <w:t xml:space="preserve">projektov spĺňajúcich podmienky podľa článku 5 VZP k </w:t>
      </w:r>
      <w:r w:rsidR="008366B0" w:rsidRPr="00D07CC3">
        <w:rPr>
          <w:rFonts w:ascii="Arial Narrow" w:hAnsi="Arial Narrow"/>
          <w:sz w:val="18"/>
          <w:szCs w:val="18"/>
        </w:rPr>
        <w:t>z</w:t>
      </w:r>
      <w:r w:rsidR="00930748" w:rsidRPr="00D07CC3">
        <w:rPr>
          <w:rFonts w:ascii="Arial Narrow" w:hAnsi="Arial Narrow"/>
          <w:sz w:val="18"/>
          <w:szCs w:val="18"/>
        </w:rPr>
        <w:t xml:space="preserve">mluve o poskytnutí </w:t>
      </w:r>
      <w:r w:rsidR="008366B0" w:rsidRPr="00D07CC3">
        <w:rPr>
          <w:rFonts w:ascii="Arial Narrow" w:hAnsi="Arial Narrow"/>
          <w:sz w:val="18"/>
          <w:szCs w:val="18"/>
        </w:rPr>
        <w:t>nenávratného finančného príspevku</w:t>
      </w:r>
      <w:r w:rsidRPr="00D07CC3">
        <w:rPr>
          <w:rFonts w:ascii="Arial Narrow" w:hAnsi="Arial Narrow"/>
          <w:sz w:val="18"/>
          <w:szCs w:val="18"/>
        </w:rPr>
        <w:t>.</w:t>
      </w:r>
    </w:p>
  </w:footnote>
  <w:footnote w:id="20">
    <w:p w14:paraId="5B573619" w14:textId="77777777" w:rsidR="00041689" w:rsidRPr="00D07CC3" w:rsidRDefault="00BD4041" w:rsidP="00BD4041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14:paraId="5B57361A" w14:textId="77777777" w:rsidR="00041689" w:rsidRPr="00D07CC3" w:rsidRDefault="008A5F3C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  <w:r w:rsidR="00A500F8" w:rsidRPr="00D07CC3">
        <w:rPr>
          <w:rFonts w:ascii="Arial Narrow" w:hAnsi="Arial Narrow"/>
          <w:sz w:val="18"/>
          <w:szCs w:val="18"/>
        </w:rPr>
        <w:t xml:space="preserve"> </w:t>
      </w:r>
      <w:r w:rsidR="00D448DE" w:rsidRPr="00D07CC3">
        <w:rPr>
          <w:rFonts w:ascii="Arial Narrow" w:hAnsi="Arial Narrow"/>
          <w:sz w:val="18"/>
          <w:szCs w:val="18"/>
        </w:rPr>
        <w:t>Požiadavky na iné údaje na úrovni projektu sú stanovené v zmluve o</w:t>
      </w:r>
      <w:r w:rsidR="000501D7" w:rsidRPr="00D07CC3">
        <w:rPr>
          <w:rFonts w:ascii="Arial Narrow" w:hAnsi="Arial Narrow"/>
          <w:sz w:val="18"/>
          <w:szCs w:val="18"/>
        </w:rPr>
        <w:t xml:space="preserve"> poskytnutí </w:t>
      </w:r>
      <w:r w:rsidR="00D448DE" w:rsidRPr="00D07CC3">
        <w:rPr>
          <w:rFonts w:ascii="Arial Narrow" w:hAnsi="Arial Narrow"/>
          <w:sz w:val="18"/>
          <w:szCs w:val="18"/>
        </w:rPr>
        <w:t>nenávratn</w:t>
      </w:r>
      <w:r w:rsidR="000501D7" w:rsidRPr="00D07CC3">
        <w:rPr>
          <w:rFonts w:ascii="Arial Narrow" w:hAnsi="Arial Narrow"/>
          <w:sz w:val="18"/>
          <w:szCs w:val="18"/>
        </w:rPr>
        <w:t>ého</w:t>
      </w:r>
      <w:r w:rsidR="00D448DE" w:rsidRPr="00D07CC3">
        <w:rPr>
          <w:rFonts w:ascii="Arial Narrow" w:hAnsi="Arial Narrow"/>
          <w:sz w:val="18"/>
          <w:szCs w:val="18"/>
        </w:rPr>
        <w:t xml:space="preserve"> finančn</w:t>
      </w:r>
      <w:r w:rsidR="000501D7" w:rsidRPr="00D07CC3">
        <w:rPr>
          <w:rFonts w:ascii="Arial Narrow" w:hAnsi="Arial Narrow"/>
          <w:sz w:val="18"/>
          <w:szCs w:val="18"/>
        </w:rPr>
        <w:t>ého</w:t>
      </w:r>
      <w:r w:rsidR="00D448DE" w:rsidRPr="00D07CC3">
        <w:rPr>
          <w:rFonts w:ascii="Arial Narrow" w:hAnsi="Arial Narrow"/>
          <w:sz w:val="18"/>
          <w:szCs w:val="18"/>
        </w:rPr>
        <w:t xml:space="preserve"> príspevku v rámci predmetu podpory. </w:t>
      </w:r>
    </w:p>
  </w:footnote>
  <w:footnote w:id="22">
    <w:p w14:paraId="5B57361B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23">
    <w:p w14:paraId="5B57361C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Vyplní sa k poslednému dňu monitorovaného obdobia.</w:t>
      </w:r>
    </w:p>
  </w:footnote>
  <w:footnote w:id="24">
    <w:p w14:paraId="5B57361D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prípade, ak je na projekte taký typ iného údaju, ktorý si vyžaduje sledovanie aj podľa pohlavia (napr. projekty spolufinancované z ESF/IZM).</w:t>
      </w:r>
    </w:p>
  </w:footnote>
  <w:footnote w:id="25">
    <w:p w14:paraId="5B57361E" w14:textId="77777777" w:rsidR="00041689" w:rsidRPr="00400918" w:rsidRDefault="00A23C85" w:rsidP="009A3996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Pr="00D07CC3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960ECB" w:rsidRPr="00D07CC3">
        <w:rPr>
          <w:rStyle w:val="longtext1"/>
          <w:rFonts w:ascii="Arial Narrow" w:hAnsi="Arial Narrow"/>
          <w:sz w:val="18"/>
          <w:szCs w:val="18"/>
        </w:rPr>
        <w:t>/IZM</w:t>
      </w:r>
      <w:r w:rsidR="00C70297" w:rsidRPr="00D07CC3">
        <w:rPr>
          <w:rStyle w:val="longtext1"/>
          <w:rFonts w:ascii="Arial Narrow" w:hAnsi="Arial Narrow"/>
          <w:sz w:val="18"/>
          <w:szCs w:val="18"/>
        </w:rPr>
        <w:t xml:space="preserve">, ktoré sledujú naplnenie </w:t>
      </w:r>
      <w:r w:rsidR="007E578D" w:rsidRPr="00D07CC3">
        <w:rPr>
          <w:rStyle w:val="longtext1"/>
          <w:rFonts w:ascii="Arial Narrow" w:hAnsi="Arial Narrow"/>
          <w:sz w:val="18"/>
          <w:szCs w:val="18"/>
        </w:rPr>
        <w:t xml:space="preserve">spoločných </w:t>
      </w:r>
      <w:r w:rsidR="00C70297" w:rsidRPr="00D07CC3">
        <w:rPr>
          <w:rStyle w:val="longtext1"/>
          <w:rFonts w:ascii="Arial Narrow" w:hAnsi="Arial Narrow"/>
          <w:sz w:val="18"/>
          <w:szCs w:val="18"/>
        </w:rPr>
        <w:t>ukazovateľov dlhodobých výsledkov pre účastníkov</w:t>
      </w:r>
      <w:r w:rsidR="00F8275A" w:rsidRPr="00D07CC3">
        <w:rPr>
          <w:rStyle w:val="longtext1"/>
          <w:rFonts w:ascii="Arial Narrow" w:hAnsi="Arial Narrow"/>
          <w:sz w:val="18"/>
          <w:szCs w:val="18"/>
        </w:rPr>
        <w:t>.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D07CC3">
        <w:rPr>
          <w:rStyle w:val="longtext1"/>
          <w:rFonts w:ascii="Arial Narrow" w:hAnsi="Arial Narrow"/>
          <w:sz w:val="18"/>
          <w:szCs w:val="18"/>
        </w:rPr>
        <w:t xml:space="preserve">monitorovaného 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 xml:space="preserve">obdobia </w:t>
      </w:r>
      <w:r w:rsidR="00EC47F6" w:rsidRPr="00D07CC3">
        <w:rPr>
          <w:rStyle w:val="longtext1"/>
          <w:rFonts w:ascii="Arial Narrow" w:hAnsi="Arial Narrow"/>
          <w:sz w:val="18"/>
          <w:szCs w:val="18"/>
        </w:rPr>
        <w:t xml:space="preserve">prvej následnej monitorovacej správy 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>.</w:t>
      </w:r>
      <w:r w:rsidR="000501D7" w:rsidRPr="00D07CC3">
        <w:rPr>
          <w:rStyle w:val="longtext1"/>
          <w:rFonts w:ascii="Arial Narrow" w:hAnsi="Arial Narrow"/>
          <w:sz w:val="18"/>
          <w:szCs w:val="18"/>
        </w:rPr>
        <w:t xml:space="preserve"> Pri projektoch IZM sa vypĺňajú okrem IZM údajov aj ESF údaje.</w:t>
      </w:r>
    </w:p>
  </w:footnote>
  <w:footnote w:id="26">
    <w:p w14:paraId="5B57361F" w14:textId="77777777" w:rsidR="00041689" w:rsidRPr="00D07CC3" w:rsidRDefault="008A5F3C" w:rsidP="00AE6127">
      <w:pPr>
        <w:pStyle w:val="Textpoznmkypodiarou"/>
        <w:rPr>
          <w:rFonts w:ascii="Arial Narrow" w:hAnsi="Arial Narrow"/>
          <w:sz w:val="18"/>
          <w:szCs w:val="18"/>
        </w:rPr>
      </w:pPr>
      <w:bookmarkStart w:id="4" w:name="_GoBack"/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Zástupca splnomocnený na základe písomnej plnej moci podpísanej štatutárnym orgánom prijímateľa.</w:t>
      </w:r>
      <w:bookmarkEnd w:id="4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735FD" w14:textId="77777777" w:rsidR="008A5F3C" w:rsidRPr="00F548BD" w:rsidRDefault="008A5F3C" w:rsidP="00B8570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735FE" w14:textId="77777777" w:rsidR="00B8570E" w:rsidRPr="00B8570E" w:rsidRDefault="00B8570E" w:rsidP="00B8570E">
    <w:pPr>
      <w:pStyle w:val="Hlavika"/>
      <w:ind w:firstLine="708"/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5B573604" wp14:editId="5B573605">
          <wp:extent cx="4552950" cy="771525"/>
          <wp:effectExtent l="0" t="0" r="0" b="0"/>
          <wp:docPr id="25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570E">
      <w:rPr>
        <w:i/>
        <w:sz w:val="20"/>
        <w:szCs w:val="20"/>
      </w:rPr>
      <w:t xml:space="preserve"> Príloha č.</w:t>
    </w:r>
    <w:r>
      <w:rPr>
        <w:i/>
        <w:sz w:val="20"/>
        <w:szCs w:val="20"/>
      </w:rPr>
      <w:t>4</w:t>
    </w:r>
  </w:p>
  <w:p w14:paraId="5B5735FF" w14:textId="77777777" w:rsidR="00B8570E" w:rsidRDefault="00B8570E" w:rsidP="00B8570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0F72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06E96"/>
    <w:rsid w:val="00212BE5"/>
    <w:rsid w:val="002259C4"/>
    <w:rsid w:val="00225A05"/>
    <w:rsid w:val="00225B8E"/>
    <w:rsid w:val="00230673"/>
    <w:rsid w:val="002330CC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2586F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570E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057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D02335"/>
    <w:rsid w:val="00D05350"/>
    <w:rsid w:val="00D07CC3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548BD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5734B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96DBE8-6083-4810-A836-F88DB6AAFE0C}"/>
</file>

<file path=customXml/itemProps2.xml><?xml version="1.0" encoding="utf-8"?>
<ds:datastoreItem xmlns:ds="http://schemas.openxmlformats.org/officeDocument/2006/customXml" ds:itemID="{43264987-6A97-4151-AE4A-7B81FCC15ABF}"/>
</file>

<file path=customXml/itemProps3.xml><?xml version="1.0" encoding="utf-8"?>
<ds:datastoreItem xmlns:ds="http://schemas.openxmlformats.org/officeDocument/2006/customXml" ds:itemID="{F162A125-8538-4A6F-9F94-BB91647737BE}"/>
</file>

<file path=customXml/itemProps4.xml><?xml version="1.0" encoding="utf-8"?>
<ds:datastoreItem xmlns:ds="http://schemas.openxmlformats.org/officeDocument/2006/customXml" ds:itemID="{1A5C13C0-2A47-4578-821F-9E46B304A4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Jana Hôrková</cp:lastModifiedBy>
  <cp:revision>4</cp:revision>
  <cp:lastPrinted>2015-02-27T09:33:00Z</cp:lastPrinted>
  <dcterms:created xsi:type="dcterms:W3CDTF">2015-11-05T15:48:00Z</dcterms:created>
  <dcterms:modified xsi:type="dcterms:W3CDTF">2016-01-14T08:15:00Z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